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8FD" w:rsidRPr="00E038FD" w:rsidRDefault="00E038FD">
      <w:pPr>
        <w:rPr>
          <w:rFonts w:ascii="Arial" w:hAnsi="Arial" w:cs="Arial"/>
          <w:b/>
        </w:rPr>
      </w:pPr>
      <w:r w:rsidRPr="00E038FD">
        <w:rPr>
          <w:rFonts w:ascii="Arial" w:hAnsi="Arial" w:cs="Arial"/>
          <w:b/>
        </w:rPr>
        <w:t>ORÇAMENTO ESTIMADO</w:t>
      </w:r>
    </w:p>
    <w:p w:rsidR="00C740FE" w:rsidRPr="00AD5606" w:rsidRDefault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 estudos: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Nº horas/mês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Valor por hora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 xml:space="preserve">Despesas 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Impostos</w:t>
      </w:r>
    </w:p>
    <w:p w:rsidR="00AD5606" w:rsidRPr="00AD5606" w:rsidRDefault="00AD5606" w:rsidP="00AD5606">
      <w:pPr>
        <w:pStyle w:val="PargrafodaLista"/>
        <w:numPr>
          <w:ilvl w:val="0"/>
          <w:numId w:val="1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Número de meses</w:t>
      </w:r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às reuniões: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Dias de duração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Deslocamento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Hospedagem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Refeição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Número de pessoas</w:t>
      </w:r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às estações: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Custo unitário das estações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Dias de duração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Deslocamento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Hospedagem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Refeição da instalação</w:t>
      </w:r>
    </w:p>
    <w:p w:rsidR="00AD5606" w:rsidRPr="00AD5606" w:rsidRDefault="00AD5606" w:rsidP="00AD5606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Número de pessoas para instalação</w:t>
      </w:r>
    </w:p>
    <w:p w:rsidR="00AD5606" w:rsidRDefault="00AD5606" w:rsidP="00AD5606">
      <w:pPr>
        <w:pStyle w:val="PargrafodaLista"/>
        <w:numPr>
          <w:ilvl w:val="0"/>
          <w:numId w:val="2"/>
        </w:numPr>
        <w:rPr>
          <w:ins w:id="0" w:author="C049452 - MONICA IRION ALMEIDA" w:date="2019-02-21T08:45:00Z"/>
          <w:rFonts w:ascii="Arial" w:hAnsi="Arial" w:cs="Arial"/>
        </w:rPr>
      </w:pPr>
      <w:r w:rsidRPr="00AD5606">
        <w:rPr>
          <w:rFonts w:ascii="Arial" w:hAnsi="Arial" w:cs="Arial"/>
        </w:rPr>
        <w:t>Custo do profissional para instalação</w:t>
      </w:r>
    </w:p>
    <w:p w:rsidR="00007CE4" w:rsidRPr="00AD5606" w:rsidRDefault="00A20C8A" w:rsidP="00007CE4">
      <w:pPr>
        <w:pStyle w:val="PargrafodaLista"/>
        <w:rPr>
          <w:rFonts w:ascii="Arial" w:hAnsi="Arial" w:cs="Arial"/>
        </w:rPr>
      </w:pPr>
      <w:ins w:id="1" w:author="C049452 - MONICA IRION ALMEIDA" w:date="2019-02-21T08:47:00Z">
        <w:r>
          <w:rPr>
            <w:rFonts w:ascii="Arial" w:hAnsi="Arial" w:cs="Arial"/>
          </w:rPr>
          <w:t>Observação COPEL:</w:t>
        </w:r>
      </w:ins>
      <w:ins w:id="2" w:author="C049452 - MONICA IRION ALMEIDA" w:date="2019-02-21T08:48:00Z">
        <w:r>
          <w:rPr>
            <w:rFonts w:ascii="Arial" w:hAnsi="Arial" w:cs="Arial"/>
          </w:rPr>
          <w:t xml:space="preserve"> </w:t>
        </w:r>
      </w:ins>
      <w:bookmarkStart w:id="3" w:name="_GoBack"/>
      <w:bookmarkEnd w:id="3"/>
      <w:ins w:id="4" w:author="C049452 - MONICA IRION ALMEIDA" w:date="2019-02-21T08:46:00Z">
        <w:r w:rsidR="00007CE4">
          <w:rPr>
            <w:rFonts w:ascii="Arial" w:hAnsi="Arial" w:cs="Arial"/>
          </w:rPr>
          <w:t>Complementar com custos para operar e manter as estações de monitoramento, gestão de banco de dados, e t</w:t>
        </w:r>
      </w:ins>
      <w:ins w:id="5" w:author="C049452 - MONICA IRION ALMEIDA" w:date="2019-02-21T08:47:00Z">
        <w:r w:rsidR="00007CE4">
          <w:rPr>
            <w:rFonts w:ascii="Arial" w:hAnsi="Arial" w:cs="Arial"/>
          </w:rPr>
          <w:t xml:space="preserve">odas as demais atividades que envolvem o monitoramento </w:t>
        </w:r>
        <w:proofErr w:type="spellStart"/>
        <w:r w:rsidR="00007CE4">
          <w:rPr>
            <w:rFonts w:ascii="Arial" w:hAnsi="Arial" w:cs="Arial"/>
          </w:rPr>
          <w:t>hidrossedimentológico</w:t>
        </w:r>
        <w:proofErr w:type="spellEnd"/>
        <w:r w:rsidR="00007CE4">
          <w:rPr>
            <w:rFonts w:ascii="Arial" w:hAnsi="Arial" w:cs="Arial"/>
          </w:rPr>
          <w:t xml:space="preserve"> e de qualidade da água. Consultar o Instituto das Águas do Paraná para verificar esses custos</w:t>
        </w:r>
      </w:ins>
      <w:ins w:id="6" w:author="C049452 - MONICA IRION ALMEIDA" w:date="2019-02-21T08:46:00Z">
        <w:r w:rsidR="00007CE4">
          <w:rPr>
            <w:rFonts w:ascii="Arial" w:hAnsi="Arial" w:cs="Arial"/>
          </w:rPr>
          <w:t>.</w:t>
        </w:r>
      </w:ins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 saneamento: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Descritas no Produto 9</w:t>
      </w:r>
    </w:p>
    <w:p w:rsidR="00AD5606" w:rsidRPr="00AD5606" w:rsidRDefault="00AD5606" w:rsidP="00AD5606">
      <w:pPr>
        <w:rPr>
          <w:rFonts w:ascii="Arial" w:hAnsi="Arial" w:cs="Arial"/>
        </w:rPr>
      </w:pPr>
      <w:r w:rsidRPr="00AD5606">
        <w:rPr>
          <w:rFonts w:ascii="Arial" w:hAnsi="Arial" w:cs="Arial"/>
        </w:rPr>
        <w:t>Estimativas referentes às áreas degradadas:</w:t>
      </w:r>
    </w:p>
    <w:p w:rsidR="00AD5606" w:rsidRPr="00AD5606" w:rsidRDefault="00AD5606" w:rsidP="00AD5606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AD5606">
        <w:rPr>
          <w:rFonts w:ascii="Arial" w:hAnsi="Arial" w:cs="Arial"/>
        </w:rPr>
        <w:t>Valor por hectare (FONTE: Rodrigues &amp; Almeida (2016) - CUSTO PARA RECUPERAR UMA ÁREA DEGRADADA: UM PROJETO PARA A CASCALHEIRA DO PARQUE SUCUPIRA)</w:t>
      </w:r>
    </w:p>
    <w:sectPr w:rsidR="00AD5606" w:rsidRPr="00AD56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725DD"/>
    <w:multiLevelType w:val="hybridMultilevel"/>
    <w:tmpl w:val="7B8AE4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27321"/>
    <w:multiLevelType w:val="hybridMultilevel"/>
    <w:tmpl w:val="FCBC4E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B213B"/>
    <w:multiLevelType w:val="hybridMultilevel"/>
    <w:tmpl w:val="0C52E2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049452 - MONICA IRION ALMEIDA">
    <w15:presenceInfo w15:providerId="None" w15:userId="C049452 - MONICA IRION ALMEI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06"/>
    <w:rsid w:val="00007CE4"/>
    <w:rsid w:val="002040AB"/>
    <w:rsid w:val="00A20C8A"/>
    <w:rsid w:val="00AD5606"/>
    <w:rsid w:val="00C740FE"/>
    <w:rsid w:val="00E0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7E202"/>
  <w15:chartTrackingRefBased/>
  <w15:docId w15:val="{5A28C7EB-B9EB-4651-8C2A-9E08D22A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D560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7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7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Kiechaloski Miro</dc:creator>
  <cp:keywords/>
  <dc:description/>
  <cp:lastModifiedBy>C049452 - MONICA IRION ALMEIDA</cp:lastModifiedBy>
  <cp:revision>3</cp:revision>
  <dcterms:created xsi:type="dcterms:W3CDTF">2019-02-18T15:05:00Z</dcterms:created>
  <dcterms:modified xsi:type="dcterms:W3CDTF">2019-02-21T11:48:00Z</dcterms:modified>
</cp:coreProperties>
</file>